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21665" w14:textId="77777777" w:rsidR="001A6652" w:rsidRPr="00E90084" w:rsidRDefault="001A6652" w:rsidP="001A6652">
      <w:pPr>
        <w:spacing w:before="120" w:after="0" w:line="240" w:lineRule="auto"/>
        <w:contextualSpacing/>
        <w:jc w:val="both"/>
        <w:rPr>
          <w:sz w:val="24"/>
          <w:szCs w:val="24"/>
        </w:rPr>
      </w:pPr>
    </w:p>
    <w:p w14:paraId="361910EB" w14:textId="0925AB5B" w:rsidR="00E90084" w:rsidRPr="00E90084" w:rsidRDefault="00E90084" w:rsidP="00E90084">
      <w:pPr>
        <w:jc w:val="center"/>
        <w:rPr>
          <w:rFonts w:ascii="Calibri" w:hAnsi="Calibri" w:cs="Calibri"/>
          <w:b/>
          <w:sz w:val="24"/>
          <w:szCs w:val="24"/>
        </w:rPr>
      </w:pPr>
      <w:bookmarkStart w:id="0" w:name="_GoBack"/>
      <w:r w:rsidRPr="00E90084">
        <w:rPr>
          <w:rFonts w:ascii="Calibri" w:hAnsi="Calibri" w:cs="Calibri"/>
          <w:b/>
          <w:sz w:val="24"/>
          <w:szCs w:val="24"/>
        </w:rPr>
        <w:t xml:space="preserve">03.1 Ebola cases in </w:t>
      </w:r>
      <w:proofErr w:type="spellStart"/>
      <w:r w:rsidRPr="00E90084">
        <w:rPr>
          <w:rFonts w:ascii="Calibri" w:hAnsi="Calibri" w:cs="Calibri"/>
          <w:b/>
          <w:sz w:val="24"/>
          <w:szCs w:val="24"/>
        </w:rPr>
        <w:t>Albondo</w:t>
      </w:r>
      <w:proofErr w:type="spellEnd"/>
    </w:p>
    <w:p w14:paraId="7AAAEACC" w14:textId="6D60306D" w:rsidR="00E90084" w:rsidRPr="00E90084" w:rsidRDefault="00E90084" w:rsidP="00E90084">
      <w:pPr>
        <w:jc w:val="center"/>
        <w:rPr>
          <w:rFonts w:ascii="Calibri" w:hAnsi="Calibri" w:cs="Calibri"/>
          <w:b/>
          <w:sz w:val="24"/>
          <w:szCs w:val="24"/>
        </w:rPr>
      </w:pPr>
      <w:r w:rsidRPr="00E90084">
        <w:rPr>
          <w:rFonts w:ascii="Calibri" w:hAnsi="Calibri" w:cs="Calibri"/>
          <w:b/>
          <w:sz w:val="24"/>
          <w:szCs w:val="24"/>
        </w:rPr>
        <w:t xml:space="preserve">Risk communication simulation exercise (SIMEX) – </w:t>
      </w:r>
      <w:r w:rsidRPr="00E90084">
        <w:rPr>
          <w:rFonts w:ascii="Calibri" w:hAnsi="Calibri" w:cs="Calibri"/>
          <w:b/>
          <w:sz w:val="24"/>
          <w:szCs w:val="24"/>
        </w:rPr>
        <w:t>Inject 1</w:t>
      </w:r>
    </w:p>
    <w:bookmarkEnd w:id="0"/>
    <w:p w14:paraId="06C3306E" w14:textId="77777777" w:rsidR="00E90084" w:rsidRPr="00725206" w:rsidRDefault="00E90084" w:rsidP="00E90084">
      <w:pPr>
        <w:shd w:val="clear" w:color="auto" w:fill="8DB3E2" w:themeFill="text2" w:themeFillTint="66"/>
        <w:spacing w:before="120" w:after="0" w:line="240" w:lineRule="auto"/>
        <w:contextualSpacing/>
        <w:jc w:val="both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Inject 1</w:t>
      </w:r>
    </w:p>
    <w:p w14:paraId="29FA26B7" w14:textId="77777777" w:rsidR="00E90084" w:rsidRPr="00725206" w:rsidRDefault="00E90084" w:rsidP="001A6652">
      <w:pPr>
        <w:spacing w:before="120" w:after="0" w:line="240" w:lineRule="auto"/>
        <w:contextualSpacing/>
        <w:jc w:val="both"/>
        <w:rPr>
          <w:sz w:val="24"/>
          <w:szCs w:val="24"/>
        </w:rPr>
      </w:pPr>
    </w:p>
    <w:p w14:paraId="3271F8BC" w14:textId="38304970" w:rsidR="001A6652" w:rsidRPr="00AA01A1" w:rsidRDefault="00A53021" w:rsidP="001A6652">
      <w:pPr>
        <w:pStyle w:val="Default"/>
        <w:spacing w:before="120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Day 1</w:t>
      </w:r>
    </w:p>
    <w:p w14:paraId="209DDA6C" w14:textId="77777777" w:rsidR="004E6EFF" w:rsidRDefault="00855C28" w:rsidP="004E6EFF">
      <w:pPr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Albondo</w:t>
      </w:r>
      <w:proofErr w:type="spellEnd"/>
      <w:r>
        <w:rPr>
          <w:rFonts w:ascii="Calibri" w:hAnsi="Calibri" w:cs="Calibri"/>
          <w:color w:val="000000"/>
        </w:rPr>
        <w:t xml:space="preserve"> capitol hospital admitted three patients </w:t>
      </w:r>
      <w:r w:rsidR="004E6EFF">
        <w:rPr>
          <w:rFonts w:ascii="Calibri" w:hAnsi="Calibri" w:cs="Calibri"/>
          <w:color w:val="000000"/>
        </w:rPr>
        <w:t>today</w:t>
      </w:r>
      <w:r>
        <w:rPr>
          <w:rFonts w:ascii="Calibri" w:hAnsi="Calibri" w:cs="Calibri"/>
          <w:color w:val="000000"/>
        </w:rPr>
        <w:t xml:space="preserve">, all of whom have tested positive for the deadly disease.  </w:t>
      </w:r>
      <w:proofErr w:type="spellStart"/>
      <w:r w:rsidR="004E6EFF">
        <w:rPr>
          <w:rFonts w:ascii="Calibri" w:hAnsi="Calibri" w:cs="Calibri"/>
          <w:color w:val="000000"/>
        </w:rPr>
        <w:t>Boneta</w:t>
      </w:r>
      <w:proofErr w:type="spellEnd"/>
      <w:r w:rsidR="004E6EFF">
        <w:rPr>
          <w:rFonts w:ascii="Calibri" w:hAnsi="Calibri" w:cs="Calibri"/>
          <w:color w:val="000000"/>
        </w:rPr>
        <w:t xml:space="preserve"> health authorities at the </w:t>
      </w:r>
      <w:proofErr w:type="spellStart"/>
      <w:r w:rsidR="004E6EFF">
        <w:rPr>
          <w:rFonts w:ascii="Calibri" w:hAnsi="Calibri" w:cs="Calibri"/>
          <w:color w:val="000000"/>
        </w:rPr>
        <w:t>Boneta</w:t>
      </w:r>
      <w:proofErr w:type="spellEnd"/>
      <w:r w:rsidR="004E6EFF">
        <w:rPr>
          <w:rFonts w:ascii="Calibri" w:hAnsi="Calibri" w:cs="Calibri"/>
          <w:color w:val="000000"/>
        </w:rPr>
        <w:t xml:space="preserve"> Laboratory Agency for Blood (BLAB) state that at least two patients tested positive for Ebola.  </w:t>
      </w:r>
    </w:p>
    <w:p w14:paraId="62BF0CAD" w14:textId="447CC29F" w:rsidR="00DA5C40" w:rsidRDefault="00DA5C40" w:rsidP="004E6EFF">
      <w:pPr>
        <w:rPr>
          <w:rFonts w:cstheme="minorHAnsi"/>
        </w:rPr>
      </w:pPr>
      <w:r w:rsidRPr="00DA5C40">
        <w:rPr>
          <w:rFonts w:ascii="Calibri" w:hAnsi="Calibri" w:cs="Calibri"/>
          <w:noProof/>
          <w:color w:val="000000"/>
          <w:lang w:eastAsia="zh-CN"/>
        </w:rPr>
        <w:drawing>
          <wp:anchor distT="0" distB="0" distL="114300" distR="114300" simplePos="0" relativeHeight="251661312" behindDoc="0" locked="0" layoutInCell="1" allowOverlap="1" wp14:anchorId="5E4C2DCD" wp14:editId="1DBF67FF">
            <wp:simplePos x="0" y="0"/>
            <wp:positionH relativeFrom="column">
              <wp:posOffset>0</wp:posOffset>
            </wp:positionH>
            <wp:positionV relativeFrom="paragraph">
              <wp:posOffset>189230</wp:posOffset>
            </wp:positionV>
            <wp:extent cx="2640965" cy="1981200"/>
            <wp:effectExtent l="19050" t="19050" r="26035" b="1905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1981200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EFF">
        <w:rPr>
          <w:rFonts w:ascii="Calibri" w:hAnsi="Calibri" w:cs="Calibri"/>
          <w:color w:val="000000"/>
        </w:rPr>
        <w:t>It is currently believed that these individuals contracted the disease at the a</w:t>
      </w:r>
      <w:r w:rsidR="00855C28">
        <w:rPr>
          <w:rFonts w:cstheme="minorHAnsi"/>
        </w:rPr>
        <w:t>nnual Tri-Country Agricultural Retreat</w:t>
      </w:r>
      <w:r w:rsidR="004E6EFF">
        <w:rPr>
          <w:rFonts w:cstheme="minorHAnsi"/>
        </w:rPr>
        <w:t>.  A</w:t>
      </w:r>
      <w:r w:rsidR="00855C28">
        <w:rPr>
          <w:rFonts w:cstheme="minorHAnsi"/>
        </w:rPr>
        <w:t xml:space="preserve">pproximately 5,000 </w:t>
      </w:r>
      <w:r w:rsidR="004E6EFF">
        <w:rPr>
          <w:rFonts w:cstheme="minorHAnsi"/>
        </w:rPr>
        <w:t>citizens from</w:t>
      </w:r>
      <w:r w:rsidR="00855C28">
        <w:rPr>
          <w:rFonts w:cstheme="minorHAnsi"/>
        </w:rPr>
        <w:t xml:space="preserve"> </w:t>
      </w:r>
      <w:proofErr w:type="spellStart"/>
      <w:r w:rsidR="00855C28">
        <w:rPr>
          <w:rFonts w:cstheme="minorHAnsi"/>
        </w:rPr>
        <w:t>Zambre</w:t>
      </w:r>
      <w:proofErr w:type="spellEnd"/>
      <w:r w:rsidR="00855C28">
        <w:rPr>
          <w:rFonts w:cstheme="minorHAnsi"/>
        </w:rPr>
        <w:t xml:space="preserve">, </w:t>
      </w:r>
      <w:proofErr w:type="spellStart"/>
      <w:r w:rsidR="00855C28">
        <w:rPr>
          <w:rFonts w:cstheme="minorHAnsi"/>
        </w:rPr>
        <w:t>Albondo</w:t>
      </w:r>
      <w:proofErr w:type="spellEnd"/>
      <w:r w:rsidR="00855C28">
        <w:rPr>
          <w:rFonts w:cstheme="minorHAnsi"/>
        </w:rPr>
        <w:t xml:space="preserve"> and </w:t>
      </w:r>
      <w:proofErr w:type="spellStart"/>
      <w:r w:rsidR="00855C28">
        <w:rPr>
          <w:rFonts w:cstheme="minorHAnsi"/>
        </w:rPr>
        <w:t>Boneta</w:t>
      </w:r>
      <w:proofErr w:type="spellEnd"/>
      <w:r w:rsidR="004E6EFF">
        <w:rPr>
          <w:rFonts w:cstheme="minorHAnsi"/>
        </w:rPr>
        <w:t xml:space="preserve"> attended this year’s </w:t>
      </w:r>
      <w:r w:rsidR="00B34A16">
        <w:rPr>
          <w:rFonts w:cstheme="minorHAnsi"/>
        </w:rPr>
        <w:t>retreat</w:t>
      </w:r>
      <w:r>
        <w:rPr>
          <w:rFonts w:cstheme="minorHAnsi"/>
        </w:rPr>
        <w:t xml:space="preserve"> where two teens from the </w:t>
      </w:r>
      <w:proofErr w:type="spellStart"/>
      <w:r>
        <w:rPr>
          <w:rFonts w:cstheme="minorHAnsi"/>
        </w:rPr>
        <w:t>Zambre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capitol</w:t>
      </w:r>
      <w:proofErr w:type="spellEnd"/>
      <w:r>
        <w:rPr>
          <w:rFonts w:cstheme="minorHAnsi"/>
        </w:rPr>
        <w:t xml:space="preserve"> of </w:t>
      </w:r>
      <w:proofErr w:type="spellStart"/>
      <w:r>
        <w:rPr>
          <w:rFonts w:cstheme="minorHAnsi"/>
        </w:rPr>
        <w:t>Zena</w:t>
      </w:r>
      <w:proofErr w:type="spellEnd"/>
      <w:r>
        <w:rPr>
          <w:rFonts w:cstheme="minorHAnsi"/>
        </w:rPr>
        <w:t xml:space="preserve"> fell ill</w:t>
      </w:r>
      <w:r w:rsidR="00C83548">
        <w:rPr>
          <w:rFonts w:cstheme="minorHAnsi"/>
        </w:rPr>
        <w:t xml:space="preserve"> and later tested positive for Ebola</w:t>
      </w:r>
      <w:r>
        <w:rPr>
          <w:rFonts w:cstheme="minorHAnsi"/>
        </w:rPr>
        <w:t xml:space="preserve">.  </w:t>
      </w:r>
    </w:p>
    <w:p w14:paraId="611A5EDF" w14:textId="3A50BB1E" w:rsidR="001A6652" w:rsidRDefault="00BF2090" w:rsidP="001A6652">
      <w:pPr>
        <w:pStyle w:val="Default"/>
        <w:spacing w:before="120"/>
        <w:rPr>
          <w:rFonts w:asciiTheme="minorHAnsi" w:hAnsiTheme="minorHAnsi" w:cstheme="minorHAnsi"/>
          <w:b/>
          <w:u w:val="single"/>
        </w:rPr>
      </w:pPr>
      <w:r>
        <w:rPr>
          <w:rFonts w:ascii="Calibri" w:hAnsi="Calibri" w:cs="Calibri"/>
          <w:sz w:val="22"/>
          <w:szCs w:val="22"/>
        </w:rPr>
        <w:t xml:space="preserve">During the past two months </w:t>
      </w:r>
      <w:proofErr w:type="spellStart"/>
      <w:r>
        <w:rPr>
          <w:rFonts w:ascii="Calibri" w:hAnsi="Calibri" w:cs="Calibri"/>
          <w:sz w:val="22"/>
          <w:szCs w:val="22"/>
        </w:rPr>
        <w:t>Zambre</w:t>
      </w:r>
      <w:proofErr w:type="spellEnd"/>
      <w:r>
        <w:rPr>
          <w:rFonts w:ascii="Calibri" w:hAnsi="Calibri" w:cs="Calibri"/>
          <w:sz w:val="22"/>
          <w:szCs w:val="22"/>
        </w:rPr>
        <w:t xml:space="preserve"> has had 48 cases and 30 deaths from Ebola, all located in the capitol city of </w:t>
      </w:r>
      <w:proofErr w:type="spellStart"/>
      <w:r>
        <w:rPr>
          <w:rFonts w:ascii="Calibri" w:hAnsi="Calibri" w:cs="Calibri"/>
          <w:sz w:val="22"/>
          <w:szCs w:val="22"/>
        </w:rPr>
        <w:t>Zena</w:t>
      </w:r>
      <w:proofErr w:type="spellEnd"/>
      <w:r>
        <w:rPr>
          <w:rFonts w:ascii="Calibri" w:hAnsi="Calibri" w:cs="Calibri"/>
          <w:sz w:val="22"/>
          <w:szCs w:val="22"/>
        </w:rPr>
        <w:t xml:space="preserve">.  </w:t>
      </w:r>
      <w:proofErr w:type="spellStart"/>
      <w:r>
        <w:rPr>
          <w:rFonts w:ascii="Calibri" w:hAnsi="Calibri" w:cs="Calibri"/>
          <w:sz w:val="22"/>
          <w:szCs w:val="22"/>
        </w:rPr>
        <w:t>Zambre’s</w:t>
      </w:r>
      <w:proofErr w:type="spellEnd"/>
      <w:r>
        <w:rPr>
          <w:rFonts w:ascii="Calibri" w:hAnsi="Calibri" w:cs="Calibri"/>
          <w:sz w:val="22"/>
          <w:szCs w:val="22"/>
        </w:rPr>
        <w:t xml:space="preserve"> Ebola outbreak represents less than .01 % of the total number of cases from countries north of </w:t>
      </w:r>
      <w:proofErr w:type="spellStart"/>
      <w:r>
        <w:rPr>
          <w:rFonts w:ascii="Calibri" w:hAnsi="Calibri" w:cs="Calibri"/>
          <w:sz w:val="22"/>
          <w:szCs w:val="22"/>
        </w:rPr>
        <w:t>Zambre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14:paraId="4BB67F3B" w14:textId="61FF11A4" w:rsidR="001A6652" w:rsidRPr="00AA01A1" w:rsidRDefault="001A6652" w:rsidP="001A6652">
      <w:pPr>
        <w:pStyle w:val="Default"/>
        <w:spacing w:before="120"/>
        <w:rPr>
          <w:rFonts w:asciiTheme="minorHAnsi" w:hAnsiTheme="minorHAnsi" w:cstheme="minorHAnsi"/>
          <w:b/>
          <w:u w:val="single"/>
        </w:rPr>
      </w:pPr>
      <w:r w:rsidRPr="00AA01A1">
        <w:rPr>
          <w:rFonts w:asciiTheme="minorHAnsi" w:hAnsiTheme="minorHAnsi" w:cstheme="minorHAnsi"/>
          <w:b/>
          <w:u w:val="single"/>
        </w:rPr>
        <w:t>Day</w:t>
      </w:r>
      <w:r w:rsidR="00A53021">
        <w:rPr>
          <w:rFonts w:asciiTheme="minorHAnsi" w:hAnsiTheme="minorHAnsi" w:cstheme="minorHAnsi"/>
          <w:b/>
          <w:u w:val="single"/>
        </w:rPr>
        <w:t xml:space="preserve"> </w:t>
      </w:r>
      <w:r w:rsidR="00F229A2">
        <w:rPr>
          <w:rFonts w:asciiTheme="minorHAnsi" w:hAnsiTheme="minorHAnsi" w:cstheme="minorHAnsi"/>
          <w:b/>
          <w:u w:val="single"/>
        </w:rPr>
        <w:t>2 - 5</w:t>
      </w:r>
    </w:p>
    <w:p w14:paraId="333BDBB1" w14:textId="7AE9E355" w:rsidR="001A6652" w:rsidRDefault="002968D5" w:rsidP="001A6652">
      <w:pPr>
        <w:pStyle w:val="Default"/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Following importation of Ebola to </w:t>
      </w:r>
      <w:proofErr w:type="spellStart"/>
      <w:r>
        <w:rPr>
          <w:rFonts w:asciiTheme="minorHAnsi" w:hAnsiTheme="minorHAnsi" w:cstheme="minorHAnsi"/>
        </w:rPr>
        <w:t>Albondo</w:t>
      </w:r>
      <w:proofErr w:type="spellEnd"/>
      <w:r>
        <w:rPr>
          <w:rFonts w:asciiTheme="minorHAnsi" w:hAnsiTheme="minorHAnsi" w:cstheme="minorHAnsi"/>
        </w:rPr>
        <w:t xml:space="preserve"> and </w:t>
      </w:r>
      <w:proofErr w:type="spellStart"/>
      <w:r>
        <w:rPr>
          <w:rFonts w:asciiTheme="minorHAnsi" w:hAnsiTheme="minorHAnsi" w:cstheme="minorHAnsi"/>
        </w:rPr>
        <w:t>Boneta</w:t>
      </w:r>
      <w:proofErr w:type="spellEnd"/>
      <w:r>
        <w:rPr>
          <w:rFonts w:asciiTheme="minorHAnsi" w:hAnsiTheme="minorHAnsi" w:cstheme="minorHAnsi"/>
        </w:rPr>
        <w:t xml:space="preserve"> from </w:t>
      </w:r>
      <w:proofErr w:type="spellStart"/>
      <w:r>
        <w:rPr>
          <w:rFonts w:asciiTheme="minorHAnsi" w:hAnsiTheme="minorHAnsi" w:cstheme="minorHAnsi"/>
        </w:rPr>
        <w:t>Zambre</w:t>
      </w:r>
      <w:proofErr w:type="spellEnd"/>
      <w:r>
        <w:rPr>
          <w:rFonts w:asciiTheme="minorHAnsi" w:hAnsiTheme="minorHAnsi" w:cstheme="minorHAnsi"/>
        </w:rPr>
        <w:t>…</w:t>
      </w:r>
    </w:p>
    <w:p w14:paraId="1A67E64D" w14:textId="7A2FB8F0" w:rsidR="001A6652" w:rsidRDefault="002968D5" w:rsidP="001A6652">
      <w:pPr>
        <w:pStyle w:val="Default"/>
        <w:numPr>
          <w:ilvl w:val="0"/>
          <w:numId w:val="1"/>
        </w:numPr>
        <w:spacing w:before="12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Albondo</w:t>
      </w:r>
      <w:proofErr w:type="spellEnd"/>
      <w:r>
        <w:rPr>
          <w:rFonts w:asciiTheme="minorHAnsi" w:hAnsiTheme="minorHAnsi" w:cstheme="minorHAnsi"/>
        </w:rPr>
        <w:t xml:space="preserve"> Minister of Health states that everything is under control and follows with updates of the status of family in </w:t>
      </w:r>
      <w:proofErr w:type="spellStart"/>
      <w:r>
        <w:rPr>
          <w:rFonts w:asciiTheme="minorHAnsi" w:hAnsiTheme="minorHAnsi" w:cstheme="minorHAnsi"/>
        </w:rPr>
        <w:t>Albondo</w:t>
      </w:r>
      <w:proofErr w:type="spellEnd"/>
      <w:r>
        <w:rPr>
          <w:rFonts w:asciiTheme="minorHAnsi" w:hAnsiTheme="minorHAnsi" w:cstheme="minorHAnsi"/>
        </w:rPr>
        <w:t xml:space="preserve"> capital hospital.  </w:t>
      </w:r>
      <w:r w:rsidR="00F229A2">
        <w:rPr>
          <w:rFonts w:asciiTheme="minorHAnsi" w:hAnsiTheme="minorHAnsi" w:cstheme="minorHAnsi"/>
        </w:rPr>
        <w:t>Two of the family members died.</w:t>
      </w:r>
    </w:p>
    <w:p w14:paraId="1EFAD903" w14:textId="1154B851" w:rsidR="001A6652" w:rsidRDefault="00F229A2" w:rsidP="001A6652">
      <w:pPr>
        <w:pStyle w:val="Default"/>
        <w:numPr>
          <w:ilvl w:val="0"/>
          <w:numId w:val="1"/>
        </w:numPr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case numbers in </w:t>
      </w:r>
      <w:proofErr w:type="spellStart"/>
      <w:r>
        <w:rPr>
          <w:rFonts w:asciiTheme="minorHAnsi" w:hAnsiTheme="minorHAnsi" w:cstheme="minorHAnsi"/>
        </w:rPr>
        <w:t>Boneta</w:t>
      </w:r>
      <w:proofErr w:type="spellEnd"/>
      <w:r>
        <w:rPr>
          <w:rFonts w:asciiTheme="minorHAnsi" w:hAnsiTheme="minorHAnsi" w:cstheme="minorHAnsi"/>
        </w:rPr>
        <w:t xml:space="preserve"> rise from 3 to 6 confirmed Ebola patients.  </w:t>
      </w:r>
      <w:r w:rsidR="002968D5">
        <w:rPr>
          <w:rFonts w:asciiTheme="minorHAnsi" w:hAnsiTheme="minorHAnsi" w:cstheme="minorHAnsi"/>
        </w:rPr>
        <w:t xml:space="preserve">No other information from </w:t>
      </w:r>
      <w:proofErr w:type="spellStart"/>
      <w:r w:rsidR="002968D5">
        <w:rPr>
          <w:rFonts w:asciiTheme="minorHAnsi" w:hAnsiTheme="minorHAnsi" w:cstheme="minorHAnsi"/>
        </w:rPr>
        <w:t>Boneta</w:t>
      </w:r>
      <w:proofErr w:type="spellEnd"/>
      <w:r w:rsidR="002968D5">
        <w:rPr>
          <w:rFonts w:asciiTheme="minorHAnsi" w:hAnsiTheme="minorHAnsi" w:cstheme="minorHAnsi"/>
        </w:rPr>
        <w:t xml:space="preserve"> is available.</w:t>
      </w:r>
    </w:p>
    <w:p w14:paraId="1864150B" w14:textId="43F0AEE5" w:rsidR="001A6652" w:rsidRPr="004E7208" w:rsidRDefault="00C83548" w:rsidP="001A6652">
      <w:pPr>
        <w:pStyle w:val="Default"/>
        <w:numPr>
          <w:ilvl w:val="0"/>
          <w:numId w:val="1"/>
        </w:numPr>
        <w:spacing w:before="120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Reports  from</w:t>
      </w:r>
      <w:proofErr w:type="gramEnd"/>
      <w:r>
        <w:rPr>
          <w:rFonts w:asciiTheme="minorHAnsi" w:hAnsiTheme="minorHAnsi" w:cstheme="minorHAnsi"/>
        </w:rPr>
        <w:t xml:space="preserve"> popular media in </w:t>
      </w:r>
      <w:proofErr w:type="spellStart"/>
      <w:r>
        <w:rPr>
          <w:rFonts w:asciiTheme="minorHAnsi" w:hAnsiTheme="minorHAnsi" w:cstheme="minorHAnsi"/>
        </w:rPr>
        <w:t>Albondo</w:t>
      </w:r>
      <w:proofErr w:type="spellEnd"/>
      <w:r>
        <w:rPr>
          <w:rFonts w:asciiTheme="minorHAnsi" w:hAnsiTheme="minorHAnsi" w:cstheme="minorHAnsi"/>
        </w:rPr>
        <w:t xml:space="preserve"> state that citizens are planning to treat loved ones at home believing traditional health practices are the most effective.</w:t>
      </w:r>
    </w:p>
    <w:p w14:paraId="52880F60" w14:textId="77777777" w:rsidR="002B140A" w:rsidRDefault="002B140A"/>
    <w:p w14:paraId="48C2C18C" w14:textId="77777777" w:rsidR="001A6652" w:rsidRDefault="001A6652"/>
    <w:p w14:paraId="688E16A5" w14:textId="77777777" w:rsidR="00BF2090" w:rsidRDefault="00BF2090">
      <w:pPr>
        <w:rPr>
          <w:b/>
          <w:bCs/>
          <w:color w:val="548DD4" w:themeColor="text2" w:themeTint="99"/>
          <w:sz w:val="28"/>
          <w:szCs w:val="28"/>
        </w:rPr>
      </w:pPr>
      <w:r>
        <w:rPr>
          <w:b/>
          <w:bCs/>
          <w:color w:val="548DD4" w:themeColor="text2" w:themeTint="99"/>
          <w:sz w:val="28"/>
          <w:szCs w:val="28"/>
        </w:rPr>
        <w:br w:type="page"/>
      </w:r>
    </w:p>
    <w:p w14:paraId="7287F25F" w14:textId="361EDBD7" w:rsidR="001A6652" w:rsidRDefault="001A6652">
      <w:pPr>
        <w:rPr>
          <w:b/>
          <w:bCs/>
          <w:color w:val="548DD4" w:themeColor="text2" w:themeTint="99"/>
          <w:sz w:val="28"/>
          <w:szCs w:val="28"/>
        </w:rPr>
      </w:pPr>
      <w:r w:rsidRPr="001A6652">
        <w:rPr>
          <w:b/>
          <w:bCs/>
          <w:color w:val="548DD4" w:themeColor="text2" w:themeTint="99"/>
          <w:sz w:val="28"/>
          <w:szCs w:val="28"/>
        </w:rPr>
        <w:lastRenderedPageBreak/>
        <w:t xml:space="preserve">It is Day </w:t>
      </w:r>
      <w:r w:rsidR="00862463">
        <w:rPr>
          <w:b/>
          <w:bCs/>
          <w:color w:val="548DD4" w:themeColor="text2" w:themeTint="99"/>
          <w:sz w:val="28"/>
          <w:szCs w:val="28"/>
        </w:rPr>
        <w:t>5</w:t>
      </w:r>
      <w:r w:rsidRPr="001A6652">
        <w:rPr>
          <w:b/>
          <w:bCs/>
          <w:color w:val="548DD4" w:themeColor="text2" w:themeTint="99"/>
          <w:sz w:val="28"/>
          <w:szCs w:val="28"/>
        </w:rPr>
        <w:t xml:space="preserve">. </w:t>
      </w:r>
      <w:r w:rsidR="007517C9">
        <w:rPr>
          <w:b/>
          <w:bCs/>
          <w:color w:val="548DD4" w:themeColor="text2" w:themeTint="99"/>
          <w:sz w:val="28"/>
          <w:szCs w:val="28"/>
        </w:rPr>
        <w:t xml:space="preserve">You are </w:t>
      </w:r>
      <w:r w:rsidR="00BF2090">
        <w:rPr>
          <w:b/>
          <w:bCs/>
          <w:color w:val="548DD4" w:themeColor="text2" w:themeTint="99"/>
          <w:sz w:val="28"/>
          <w:szCs w:val="28"/>
        </w:rPr>
        <w:t xml:space="preserve">the communications officer for the </w:t>
      </w:r>
      <w:proofErr w:type="spellStart"/>
      <w:r w:rsidR="00BF2090">
        <w:rPr>
          <w:b/>
          <w:bCs/>
          <w:color w:val="548DD4" w:themeColor="text2" w:themeTint="99"/>
          <w:sz w:val="28"/>
          <w:szCs w:val="28"/>
        </w:rPr>
        <w:t>Albondo</w:t>
      </w:r>
      <w:proofErr w:type="spellEnd"/>
      <w:r w:rsidR="00BF2090">
        <w:rPr>
          <w:b/>
          <w:bCs/>
          <w:color w:val="548DD4" w:themeColor="text2" w:themeTint="99"/>
          <w:sz w:val="28"/>
          <w:szCs w:val="28"/>
        </w:rPr>
        <w:t xml:space="preserve"> Ministry of Health</w:t>
      </w:r>
    </w:p>
    <w:p w14:paraId="646A1089" w14:textId="77777777" w:rsidR="001A6652" w:rsidRDefault="001A6652" w:rsidP="001A6652">
      <w:r>
        <w:t>All groups – 15 minutes</w:t>
      </w:r>
    </w:p>
    <w:p w14:paraId="54093282" w14:textId="77777777" w:rsidR="001A6652" w:rsidRDefault="001A6652" w:rsidP="001A6652">
      <w:pPr>
        <w:pStyle w:val="ListParagraph"/>
        <w:numPr>
          <w:ilvl w:val="0"/>
          <w:numId w:val="2"/>
        </w:numPr>
      </w:pPr>
      <w:r>
        <w:t xml:space="preserve">What is your advice to the </w:t>
      </w:r>
      <w:proofErr w:type="spellStart"/>
      <w:r>
        <w:t>MoH</w:t>
      </w:r>
      <w:proofErr w:type="spellEnd"/>
      <w:r>
        <w:t xml:space="preserve"> to organize the emergency risk communications response at this stage? </w:t>
      </w:r>
    </w:p>
    <w:p w14:paraId="7FE37DCA" w14:textId="77777777" w:rsidR="001A6652" w:rsidRDefault="001A6652" w:rsidP="001A6652"/>
    <w:p w14:paraId="555DA30C" w14:textId="77777777" w:rsidR="001A6652" w:rsidRDefault="001A6652" w:rsidP="001A6652"/>
    <w:p w14:paraId="0444D629" w14:textId="77777777" w:rsidR="001A6652" w:rsidRDefault="001A6652" w:rsidP="001A6652"/>
    <w:p w14:paraId="1166FF33" w14:textId="77777777" w:rsidR="001A6652" w:rsidRDefault="001A6652" w:rsidP="001A6652"/>
    <w:p w14:paraId="3758F289" w14:textId="77777777" w:rsidR="001A6652" w:rsidRDefault="001A6652" w:rsidP="001A6652"/>
    <w:p w14:paraId="6A5D55A6" w14:textId="77777777" w:rsidR="001A6652" w:rsidRDefault="001A6652" w:rsidP="001A6652"/>
    <w:p w14:paraId="19ABA004" w14:textId="77777777" w:rsidR="001A6652" w:rsidRDefault="001A6652" w:rsidP="001A6652"/>
    <w:p w14:paraId="682683B4" w14:textId="77777777" w:rsidR="001A6652" w:rsidRDefault="001A6652" w:rsidP="001A6652"/>
    <w:p w14:paraId="289790D2" w14:textId="77777777" w:rsidR="001A6652" w:rsidRDefault="001A6652" w:rsidP="001A6652"/>
    <w:p w14:paraId="599B8880" w14:textId="77777777" w:rsidR="001A6652" w:rsidRDefault="001A6652" w:rsidP="001A6652"/>
    <w:p w14:paraId="3ED089E4" w14:textId="77777777" w:rsidR="001A6652" w:rsidRDefault="001A6652" w:rsidP="001A6652">
      <w:pPr>
        <w:pStyle w:val="ListParagraph"/>
        <w:numPr>
          <w:ilvl w:val="0"/>
          <w:numId w:val="2"/>
        </w:numPr>
      </w:pPr>
      <w:r>
        <w:t>What three priority risk communications objectives will you set at this stage? Identify audiences and stakeholders for each objective. What challenges do you anticipate</w:t>
      </w:r>
      <w:proofErr w:type="gramStart"/>
      <w:r>
        <w:t>,</w:t>
      </w:r>
      <w:proofErr w:type="gramEnd"/>
      <w:r>
        <w:t xml:space="preserve"> if any?</w:t>
      </w:r>
    </w:p>
    <w:p w14:paraId="6146BF2D" w14:textId="77777777" w:rsidR="001A6652" w:rsidRDefault="001A6652" w:rsidP="001A6652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81"/>
        <w:gridCol w:w="3485"/>
        <w:gridCol w:w="2384"/>
        <w:gridCol w:w="2272"/>
      </w:tblGrid>
      <w:tr w:rsidR="001A6652" w14:paraId="3B94EF40" w14:textId="77777777" w:rsidTr="001A6652">
        <w:tc>
          <w:tcPr>
            <w:tcW w:w="381" w:type="dxa"/>
          </w:tcPr>
          <w:p w14:paraId="722108E5" w14:textId="77777777" w:rsidR="001A6652" w:rsidRDefault="001A6652" w:rsidP="001A6652">
            <w:pPr>
              <w:pStyle w:val="ListParagraph"/>
              <w:ind w:left="0"/>
            </w:pPr>
          </w:p>
        </w:tc>
        <w:tc>
          <w:tcPr>
            <w:tcW w:w="3485" w:type="dxa"/>
          </w:tcPr>
          <w:p w14:paraId="785F3A71" w14:textId="77777777" w:rsidR="001A6652" w:rsidRDefault="001A6652" w:rsidP="001A6652">
            <w:pPr>
              <w:pStyle w:val="ListParagraph"/>
              <w:ind w:left="0"/>
            </w:pPr>
            <w:r>
              <w:t>Risk communication objective</w:t>
            </w:r>
          </w:p>
        </w:tc>
        <w:tc>
          <w:tcPr>
            <w:tcW w:w="2384" w:type="dxa"/>
          </w:tcPr>
          <w:p w14:paraId="7851E7A0" w14:textId="77777777" w:rsidR="001A6652" w:rsidRDefault="001A6652" w:rsidP="001A6652">
            <w:pPr>
              <w:pStyle w:val="ListParagraph"/>
              <w:ind w:left="0"/>
            </w:pPr>
            <w:r w:rsidRPr="001A6652">
              <w:t>Audiences/Stakeholders</w:t>
            </w:r>
          </w:p>
        </w:tc>
        <w:tc>
          <w:tcPr>
            <w:tcW w:w="2272" w:type="dxa"/>
          </w:tcPr>
          <w:p w14:paraId="792FD896" w14:textId="77777777" w:rsidR="001A6652" w:rsidRDefault="001A6652" w:rsidP="001A6652">
            <w:pPr>
              <w:pStyle w:val="ListParagraph"/>
              <w:ind w:left="0"/>
            </w:pPr>
            <w:r>
              <w:t>Challenges to achieving the objective</w:t>
            </w:r>
          </w:p>
        </w:tc>
      </w:tr>
      <w:tr w:rsidR="001A6652" w14:paraId="71F6AD84" w14:textId="77777777" w:rsidTr="001A6652">
        <w:tc>
          <w:tcPr>
            <w:tcW w:w="381" w:type="dxa"/>
          </w:tcPr>
          <w:p w14:paraId="5BAB2E5C" w14:textId="77777777" w:rsidR="001A6652" w:rsidRDefault="001A6652" w:rsidP="001A6652">
            <w:pPr>
              <w:pStyle w:val="ListParagraph"/>
              <w:ind w:left="0"/>
            </w:pPr>
            <w:r>
              <w:t>1</w:t>
            </w:r>
          </w:p>
        </w:tc>
        <w:tc>
          <w:tcPr>
            <w:tcW w:w="3485" w:type="dxa"/>
          </w:tcPr>
          <w:p w14:paraId="511E5D88" w14:textId="77777777" w:rsidR="001A6652" w:rsidRDefault="001A6652" w:rsidP="001A6652">
            <w:pPr>
              <w:pStyle w:val="ListParagraph"/>
              <w:ind w:left="0"/>
            </w:pPr>
          </w:p>
          <w:p w14:paraId="14F709A5" w14:textId="77777777" w:rsidR="001A6652" w:rsidRDefault="001A6652" w:rsidP="001A6652">
            <w:pPr>
              <w:pStyle w:val="ListParagraph"/>
              <w:ind w:left="0"/>
            </w:pPr>
          </w:p>
          <w:p w14:paraId="6439AD3F" w14:textId="77777777" w:rsidR="001A6652" w:rsidRDefault="001A6652" w:rsidP="001A6652">
            <w:pPr>
              <w:pStyle w:val="ListParagraph"/>
              <w:ind w:left="0"/>
            </w:pPr>
          </w:p>
          <w:p w14:paraId="13B82D78" w14:textId="77777777" w:rsidR="001A6652" w:rsidRDefault="001A6652" w:rsidP="001A6652">
            <w:pPr>
              <w:pStyle w:val="ListParagraph"/>
              <w:ind w:left="0"/>
            </w:pPr>
          </w:p>
          <w:p w14:paraId="1BB5176F" w14:textId="77777777" w:rsidR="001A6652" w:rsidRDefault="001A6652" w:rsidP="001A6652">
            <w:pPr>
              <w:pStyle w:val="ListParagraph"/>
              <w:ind w:left="0"/>
            </w:pPr>
          </w:p>
        </w:tc>
        <w:tc>
          <w:tcPr>
            <w:tcW w:w="2384" w:type="dxa"/>
          </w:tcPr>
          <w:p w14:paraId="0D50B1B4" w14:textId="77777777" w:rsidR="001A6652" w:rsidRDefault="001A6652" w:rsidP="001A6652">
            <w:pPr>
              <w:pStyle w:val="ListParagraph"/>
              <w:ind w:left="0"/>
            </w:pPr>
          </w:p>
        </w:tc>
        <w:tc>
          <w:tcPr>
            <w:tcW w:w="2272" w:type="dxa"/>
          </w:tcPr>
          <w:p w14:paraId="6BBDF897" w14:textId="77777777" w:rsidR="001A6652" w:rsidRDefault="001A6652" w:rsidP="001A6652">
            <w:pPr>
              <w:pStyle w:val="ListParagraph"/>
              <w:ind w:left="0"/>
            </w:pPr>
          </w:p>
        </w:tc>
      </w:tr>
      <w:tr w:rsidR="001A6652" w14:paraId="427D5214" w14:textId="77777777" w:rsidTr="001A6652">
        <w:tc>
          <w:tcPr>
            <w:tcW w:w="381" w:type="dxa"/>
          </w:tcPr>
          <w:p w14:paraId="1F6B9A1D" w14:textId="77777777" w:rsidR="001A6652" w:rsidRDefault="001A6652" w:rsidP="001A6652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3485" w:type="dxa"/>
          </w:tcPr>
          <w:p w14:paraId="7E04196E" w14:textId="77777777" w:rsidR="001A6652" w:rsidRDefault="001A6652" w:rsidP="001A6652">
            <w:pPr>
              <w:pStyle w:val="ListParagraph"/>
              <w:ind w:left="0"/>
            </w:pPr>
          </w:p>
          <w:p w14:paraId="7E509B6D" w14:textId="77777777" w:rsidR="001A6652" w:rsidRDefault="001A6652" w:rsidP="001A6652">
            <w:pPr>
              <w:pStyle w:val="ListParagraph"/>
              <w:ind w:left="0"/>
            </w:pPr>
          </w:p>
          <w:p w14:paraId="75679836" w14:textId="77777777" w:rsidR="001A6652" w:rsidRDefault="001A6652" w:rsidP="001A6652">
            <w:pPr>
              <w:pStyle w:val="ListParagraph"/>
              <w:ind w:left="0"/>
            </w:pPr>
          </w:p>
          <w:p w14:paraId="224733F3" w14:textId="77777777" w:rsidR="001A6652" w:rsidRDefault="001A6652" w:rsidP="001A6652">
            <w:pPr>
              <w:pStyle w:val="ListParagraph"/>
              <w:ind w:left="0"/>
            </w:pPr>
          </w:p>
          <w:p w14:paraId="20A0AD26" w14:textId="77777777" w:rsidR="001A6652" w:rsidRDefault="001A6652" w:rsidP="001A6652">
            <w:pPr>
              <w:pStyle w:val="ListParagraph"/>
              <w:ind w:left="0"/>
            </w:pPr>
          </w:p>
        </w:tc>
        <w:tc>
          <w:tcPr>
            <w:tcW w:w="2384" w:type="dxa"/>
          </w:tcPr>
          <w:p w14:paraId="4F1F434D" w14:textId="77777777" w:rsidR="001A6652" w:rsidRDefault="001A6652" w:rsidP="001A6652">
            <w:pPr>
              <w:pStyle w:val="ListParagraph"/>
              <w:ind w:left="0"/>
            </w:pPr>
          </w:p>
        </w:tc>
        <w:tc>
          <w:tcPr>
            <w:tcW w:w="2272" w:type="dxa"/>
          </w:tcPr>
          <w:p w14:paraId="7D65B929" w14:textId="77777777" w:rsidR="001A6652" w:rsidRDefault="001A6652" w:rsidP="001A6652">
            <w:pPr>
              <w:pStyle w:val="ListParagraph"/>
              <w:ind w:left="0"/>
            </w:pPr>
          </w:p>
        </w:tc>
      </w:tr>
      <w:tr w:rsidR="001A6652" w14:paraId="18C6B404" w14:textId="77777777" w:rsidTr="001A6652">
        <w:tc>
          <w:tcPr>
            <w:tcW w:w="381" w:type="dxa"/>
          </w:tcPr>
          <w:p w14:paraId="5CC2B097" w14:textId="77777777" w:rsidR="001A6652" w:rsidRDefault="001A6652" w:rsidP="001A6652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3485" w:type="dxa"/>
          </w:tcPr>
          <w:p w14:paraId="33FD7D34" w14:textId="77777777" w:rsidR="001A6652" w:rsidRDefault="001A6652" w:rsidP="001A6652">
            <w:pPr>
              <w:pStyle w:val="ListParagraph"/>
              <w:ind w:left="0"/>
            </w:pPr>
          </w:p>
          <w:p w14:paraId="1EB90065" w14:textId="77777777" w:rsidR="001A6652" w:rsidRDefault="001A6652" w:rsidP="001A6652">
            <w:pPr>
              <w:pStyle w:val="ListParagraph"/>
              <w:ind w:left="0"/>
            </w:pPr>
          </w:p>
          <w:p w14:paraId="3A50E7A0" w14:textId="77777777" w:rsidR="001A6652" w:rsidRDefault="001A6652" w:rsidP="001A6652">
            <w:pPr>
              <w:pStyle w:val="ListParagraph"/>
              <w:ind w:left="0"/>
            </w:pPr>
          </w:p>
          <w:p w14:paraId="4CD2C329" w14:textId="77777777" w:rsidR="001A6652" w:rsidRDefault="001A6652" w:rsidP="001A6652">
            <w:pPr>
              <w:pStyle w:val="ListParagraph"/>
              <w:ind w:left="0"/>
            </w:pPr>
          </w:p>
          <w:p w14:paraId="4C95D429" w14:textId="77777777" w:rsidR="001A6652" w:rsidRDefault="001A6652" w:rsidP="001A6652">
            <w:pPr>
              <w:pStyle w:val="ListParagraph"/>
              <w:ind w:left="0"/>
            </w:pPr>
          </w:p>
        </w:tc>
        <w:tc>
          <w:tcPr>
            <w:tcW w:w="2384" w:type="dxa"/>
          </w:tcPr>
          <w:p w14:paraId="2AF901B0" w14:textId="77777777" w:rsidR="001A6652" w:rsidRDefault="001A6652" w:rsidP="001A6652">
            <w:pPr>
              <w:pStyle w:val="ListParagraph"/>
              <w:ind w:left="0"/>
            </w:pPr>
          </w:p>
        </w:tc>
        <w:tc>
          <w:tcPr>
            <w:tcW w:w="2272" w:type="dxa"/>
          </w:tcPr>
          <w:p w14:paraId="2DC279C8" w14:textId="77777777" w:rsidR="001A6652" w:rsidRDefault="001A6652" w:rsidP="001A6652">
            <w:pPr>
              <w:pStyle w:val="ListParagraph"/>
              <w:ind w:left="0"/>
            </w:pPr>
          </w:p>
        </w:tc>
      </w:tr>
    </w:tbl>
    <w:p w14:paraId="19F4C670" w14:textId="77777777" w:rsidR="001A6652" w:rsidRPr="001A6652" w:rsidRDefault="001A6652" w:rsidP="001A6652">
      <w:pPr>
        <w:pStyle w:val="ListParagraph"/>
      </w:pPr>
    </w:p>
    <w:sectPr w:rsidR="001A6652" w:rsidRPr="001A6652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8F112" w14:textId="77777777" w:rsidR="008F1CDD" w:rsidRDefault="008F1CDD" w:rsidP="00855C28">
      <w:pPr>
        <w:spacing w:after="0" w:line="240" w:lineRule="auto"/>
      </w:pPr>
      <w:r>
        <w:separator/>
      </w:r>
    </w:p>
  </w:endnote>
  <w:endnote w:type="continuationSeparator" w:id="0">
    <w:p w14:paraId="1941F6C0" w14:textId="77777777" w:rsidR="008F1CDD" w:rsidRDefault="008F1CDD" w:rsidP="0085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6A2AC" w14:textId="77777777" w:rsidR="008F1CDD" w:rsidRDefault="008F1CDD" w:rsidP="00855C28">
      <w:pPr>
        <w:spacing w:after="0" w:line="240" w:lineRule="auto"/>
      </w:pPr>
      <w:r>
        <w:separator/>
      </w:r>
    </w:p>
  </w:footnote>
  <w:footnote w:type="continuationSeparator" w:id="0">
    <w:p w14:paraId="65995FE5" w14:textId="77777777" w:rsidR="008F1CDD" w:rsidRDefault="008F1CDD" w:rsidP="00855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734C25" w14:textId="31028272" w:rsidR="00855C28" w:rsidRDefault="00855C28">
    <w:pPr>
      <w:pStyle w:val="Header"/>
    </w:pPr>
    <w:ins w:id="1" w:author="Melinda" w:date="2014-10-29T17:57:00Z">
      <w:r>
        <w:t>EXERCISE</w:t>
      </w:r>
      <w:r>
        <w:ptab w:relativeTo="margin" w:alignment="center" w:leader="none"/>
      </w:r>
      <w:proofErr w:type="spellStart"/>
      <w:r>
        <w:t>EXERCISE</w:t>
      </w:r>
      <w:proofErr w:type="spellEnd"/>
      <w:r>
        <w:ptab w:relativeTo="margin" w:alignment="right" w:leader="none"/>
      </w:r>
      <w:proofErr w:type="spellStart"/>
      <w:r>
        <w:t>EXERCISE</w:t>
      </w:r>
    </w:ins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D56AE"/>
    <w:multiLevelType w:val="hybridMultilevel"/>
    <w:tmpl w:val="4B7E7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93C76"/>
    <w:multiLevelType w:val="hybridMultilevel"/>
    <w:tmpl w:val="D0B07F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652"/>
    <w:rsid w:val="0005497E"/>
    <w:rsid w:val="00174585"/>
    <w:rsid w:val="001A6652"/>
    <w:rsid w:val="001C5021"/>
    <w:rsid w:val="00235002"/>
    <w:rsid w:val="002968D5"/>
    <w:rsid w:val="002B140A"/>
    <w:rsid w:val="004A3B91"/>
    <w:rsid w:val="004E6EFF"/>
    <w:rsid w:val="006764C4"/>
    <w:rsid w:val="007517C9"/>
    <w:rsid w:val="00803AFD"/>
    <w:rsid w:val="00855C28"/>
    <w:rsid w:val="00862463"/>
    <w:rsid w:val="008F1CDD"/>
    <w:rsid w:val="00A53021"/>
    <w:rsid w:val="00B34A16"/>
    <w:rsid w:val="00BF2090"/>
    <w:rsid w:val="00C83548"/>
    <w:rsid w:val="00DA5C40"/>
    <w:rsid w:val="00E90084"/>
    <w:rsid w:val="00F2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631B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652"/>
    <w:rPr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66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ListParagraph">
    <w:name w:val="List Paragraph"/>
    <w:basedOn w:val="Normal"/>
    <w:uiPriority w:val="34"/>
    <w:qFormat/>
    <w:rsid w:val="001A6652"/>
    <w:pPr>
      <w:ind w:left="720"/>
      <w:contextualSpacing/>
    </w:pPr>
  </w:style>
  <w:style w:type="table" w:styleId="TableGrid">
    <w:name w:val="Table Grid"/>
    <w:basedOn w:val="TableNormal"/>
    <w:uiPriority w:val="59"/>
    <w:rsid w:val="001A6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C28"/>
    <w:rPr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5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C28"/>
    <w:rPr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C28"/>
    <w:rPr>
      <w:rFonts w:ascii="Tahoma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A5C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652"/>
    <w:rPr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66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ListParagraph">
    <w:name w:val="List Paragraph"/>
    <w:basedOn w:val="Normal"/>
    <w:uiPriority w:val="34"/>
    <w:qFormat/>
    <w:rsid w:val="001A6652"/>
    <w:pPr>
      <w:ind w:left="720"/>
      <w:contextualSpacing/>
    </w:pPr>
  </w:style>
  <w:style w:type="table" w:styleId="TableGrid">
    <w:name w:val="Table Grid"/>
    <w:basedOn w:val="TableNormal"/>
    <w:uiPriority w:val="59"/>
    <w:rsid w:val="001A6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C28"/>
    <w:rPr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5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C28"/>
    <w:rPr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C28"/>
    <w:rPr>
      <w:rFonts w:ascii="Tahoma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A5C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0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7019D5B-CBF2-469E-9372-A85D4D9B5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GAMHEWAGE, Gaya Manori</dc:creator>
  <cp:lastModifiedBy>Gomez, Paula</cp:lastModifiedBy>
  <cp:revision>11</cp:revision>
  <cp:lastPrinted>2014-10-10T07:55:00Z</cp:lastPrinted>
  <dcterms:created xsi:type="dcterms:W3CDTF">2014-10-29T16:56:00Z</dcterms:created>
  <dcterms:modified xsi:type="dcterms:W3CDTF">2014-12-16T15:10:00Z</dcterms:modified>
</cp:coreProperties>
</file>